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676D7" w14:textId="1A27B50D"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44999" w14:paraId="184676DA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8" w14:textId="77777777"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9" w14:textId="29C0EBAA" w:rsidR="00D44999" w:rsidRPr="009E46D4" w:rsidRDefault="00D44999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</w:p>
        </w:tc>
      </w:tr>
      <w:tr w:rsidR="00D44999" w14:paraId="184676DD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B" w14:textId="77777777" w:rsidR="00D44999" w:rsidRPr="009E46D4" w:rsidRDefault="00D44999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76DC" w14:textId="3E804C8E" w:rsidR="00D44999" w:rsidRPr="009E46D4" w:rsidRDefault="00D44999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017B504C" w14:textId="77777777" w:rsidR="00CC2BF3" w:rsidRPr="00AB61A3" w:rsidRDefault="00CC2BF3" w:rsidP="00CC2BF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AB61A3">
        <w:rPr>
          <w:b/>
          <w:sz w:val="26"/>
          <w:szCs w:val="26"/>
        </w:rPr>
        <w:t>“УТВЕРЖДАЮ”</w:t>
      </w:r>
    </w:p>
    <w:p w14:paraId="72C4231C" w14:textId="77777777" w:rsidR="00CC2BF3" w:rsidRPr="00E53722" w:rsidRDefault="00CC2BF3" w:rsidP="00CC2BF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 з</w:t>
      </w:r>
      <w:r w:rsidRPr="00E53722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>-</w:t>
      </w:r>
      <w:r w:rsidRPr="00E53722">
        <w:rPr>
          <w:sz w:val="26"/>
          <w:szCs w:val="26"/>
        </w:rPr>
        <w:t xml:space="preserve"> </w:t>
      </w:r>
    </w:p>
    <w:p w14:paraId="6983EF84" w14:textId="1FD8D90D" w:rsidR="00CC2BF3" w:rsidRPr="00E53722" w:rsidRDefault="00CC2BF3" w:rsidP="00CC2BF3">
      <w:pPr>
        <w:spacing w:line="276" w:lineRule="auto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Pr="00E537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</w:t>
      </w:r>
      <w:r w:rsidRPr="00E53722">
        <w:rPr>
          <w:sz w:val="26"/>
          <w:szCs w:val="26"/>
        </w:rPr>
        <w:t xml:space="preserve">главный инженер филиала </w:t>
      </w:r>
    </w:p>
    <w:p w14:paraId="05889A69" w14:textId="7205DD67" w:rsidR="00CC2BF3" w:rsidRDefault="00CC2BF3" w:rsidP="00CC2BF3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E53722">
        <w:rPr>
          <w:sz w:val="26"/>
          <w:szCs w:val="26"/>
        </w:rPr>
        <w:t>АО «</w:t>
      </w:r>
      <w:r w:rsidR="00152CF7">
        <w:rPr>
          <w:sz w:val="26"/>
          <w:szCs w:val="26"/>
        </w:rPr>
        <w:t>Россети Центр</w:t>
      </w:r>
      <w:r w:rsidRPr="00E53722">
        <w:rPr>
          <w:sz w:val="26"/>
          <w:szCs w:val="26"/>
        </w:rPr>
        <w:t>» - «Курскэнерго»</w:t>
      </w:r>
    </w:p>
    <w:p w14:paraId="6498607F" w14:textId="2A1B206B" w:rsidR="00CC2BF3" w:rsidRPr="00E53722" w:rsidRDefault="00CC2BF3" w:rsidP="00CC2BF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bookmarkStart w:id="0" w:name="_GoBack"/>
      <w:bookmarkEnd w:id="0"/>
      <w:r w:rsidRPr="00E53722">
        <w:rPr>
          <w:sz w:val="26"/>
          <w:szCs w:val="26"/>
        </w:rPr>
        <w:tab/>
      </w:r>
      <w:r w:rsidRPr="00AA6E4D">
        <w:rPr>
          <w:sz w:val="26"/>
          <w:szCs w:val="26"/>
        </w:rPr>
        <w:t>_______________________</w:t>
      </w:r>
      <w:r w:rsidRPr="00E53722">
        <w:rPr>
          <w:sz w:val="26"/>
          <w:szCs w:val="26"/>
        </w:rPr>
        <w:t xml:space="preserve"> /  В.И. Истомин /</w:t>
      </w:r>
    </w:p>
    <w:p w14:paraId="44BAC460" w14:textId="7B0794B9" w:rsidR="00CC2BF3" w:rsidRPr="00E53722" w:rsidRDefault="00CC2BF3" w:rsidP="00CC2BF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E53722">
        <w:rPr>
          <w:sz w:val="26"/>
          <w:szCs w:val="26"/>
        </w:rPr>
        <w:t>“</w:t>
      </w:r>
      <w:r w:rsidR="003E1BCF">
        <w:rPr>
          <w:sz w:val="26"/>
          <w:szCs w:val="26"/>
          <w:u w:val="single"/>
        </w:rPr>
        <w:t xml:space="preserve">  ”                    2022</w:t>
      </w:r>
      <w:r w:rsidRPr="00045F55">
        <w:rPr>
          <w:sz w:val="26"/>
          <w:szCs w:val="26"/>
          <w:u w:val="single"/>
        </w:rPr>
        <w:t xml:space="preserve"> г.</w:t>
      </w:r>
    </w:p>
    <w:p w14:paraId="184676E4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84676E5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184676E6" w14:textId="46520EC4"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55E9D">
        <w:rPr>
          <w:b/>
          <w:sz w:val="26"/>
          <w:szCs w:val="26"/>
        </w:rPr>
        <w:t>поставк</w:t>
      </w:r>
      <w:r w:rsidR="00655E9D" w:rsidRPr="00655E9D">
        <w:rPr>
          <w:b/>
          <w:sz w:val="26"/>
          <w:szCs w:val="26"/>
        </w:rPr>
        <w:t xml:space="preserve">у </w:t>
      </w:r>
      <w:r w:rsidR="00EB38AE" w:rsidRPr="00EB38AE">
        <w:rPr>
          <w:b/>
          <w:sz w:val="26"/>
          <w:szCs w:val="26"/>
        </w:rPr>
        <w:t>аккумуляторных батарей</w:t>
      </w:r>
      <w:r w:rsidR="00FB2F8E" w:rsidRPr="00FB2F8E">
        <w:rPr>
          <w:color w:val="000000"/>
        </w:rPr>
        <w:t xml:space="preserve"> </w:t>
      </w:r>
      <w:proofErr w:type="spellStart"/>
      <w:r w:rsidR="001D7910">
        <w:rPr>
          <w:b/>
          <w:color w:val="000000"/>
          <w:sz w:val="24"/>
          <w:szCs w:val="24"/>
        </w:rPr>
        <w:t>Sonnenschein</w:t>
      </w:r>
      <w:proofErr w:type="spellEnd"/>
      <w:r w:rsidR="001D7910">
        <w:rPr>
          <w:b/>
          <w:color w:val="000000"/>
          <w:sz w:val="24"/>
          <w:szCs w:val="24"/>
        </w:rPr>
        <w:t xml:space="preserve"> A412/65</w:t>
      </w:r>
      <w:r w:rsidR="00671578" w:rsidRPr="00DF70D6">
        <w:rPr>
          <w:b/>
          <w:color w:val="000000"/>
          <w:sz w:val="24"/>
          <w:szCs w:val="24"/>
        </w:rPr>
        <w:t xml:space="preserve"> </w:t>
      </w:r>
      <w:r w:rsidR="001D7910" w:rsidRPr="001D7910">
        <w:rPr>
          <w:b/>
          <w:color w:val="000000"/>
          <w:sz w:val="24"/>
          <w:szCs w:val="24"/>
          <w:lang w:val="en-US"/>
        </w:rPr>
        <w:t>G</w:t>
      </w:r>
      <w:r w:rsidR="001D7910" w:rsidRPr="001D7910">
        <w:rPr>
          <w:b/>
          <w:color w:val="000000"/>
          <w:sz w:val="24"/>
          <w:szCs w:val="24"/>
        </w:rPr>
        <w:t>6</w:t>
      </w:r>
      <w:r w:rsidR="00A30DE4">
        <w:rPr>
          <w:b/>
          <w:color w:val="000000"/>
          <w:sz w:val="24"/>
          <w:szCs w:val="24"/>
        </w:rPr>
        <w:t>.</w:t>
      </w:r>
      <w:r w:rsidR="00457F02" w:rsidRPr="00A30DE4">
        <w:rPr>
          <w:b/>
          <w:color w:val="000000"/>
          <w:sz w:val="24"/>
          <w:szCs w:val="24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2D24D1">
        <w:rPr>
          <w:b/>
          <w:sz w:val="26"/>
          <w:szCs w:val="26"/>
          <w:u w:val="single"/>
        </w:rPr>
        <w:t>307B</w:t>
      </w:r>
    </w:p>
    <w:p w14:paraId="050A59D6" w14:textId="77777777" w:rsidR="00CC2BF3" w:rsidRDefault="00CC2BF3" w:rsidP="00773399">
      <w:pPr>
        <w:ind w:firstLine="0"/>
        <w:jc w:val="center"/>
        <w:rPr>
          <w:b/>
          <w:sz w:val="26"/>
          <w:szCs w:val="26"/>
          <w:u w:val="single"/>
        </w:rPr>
      </w:pPr>
    </w:p>
    <w:p w14:paraId="792525FA" w14:textId="77777777" w:rsidR="00CC2BF3" w:rsidRPr="00655E9D" w:rsidRDefault="00CC2BF3" w:rsidP="00773399">
      <w:pPr>
        <w:ind w:firstLine="0"/>
        <w:jc w:val="center"/>
        <w:rPr>
          <w:b/>
          <w:sz w:val="26"/>
          <w:szCs w:val="26"/>
        </w:rPr>
      </w:pPr>
    </w:p>
    <w:p w14:paraId="1F8FA828" w14:textId="77777777" w:rsidR="00CC2BF3" w:rsidRPr="006571CD" w:rsidRDefault="00CC2BF3" w:rsidP="00CC2BF3">
      <w:pPr>
        <w:pStyle w:val="ad"/>
        <w:numPr>
          <w:ilvl w:val="0"/>
          <w:numId w:val="22"/>
        </w:numPr>
        <w:ind w:left="928"/>
        <w:rPr>
          <w:b/>
          <w:bCs/>
          <w:sz w:val="26"/>
          <w:szCs w:val="26"/>
        </w:rPr>
      </w:pPr>
      <w:r w:rsidRPr="006571CD">
        <w:rPr>
          <w:b/>
          <w:bCs/>
          <w:sz w:val="26"/>
          <w:szCs w:val="26"/>
        </w:rPr>
        <w:t>Общая часть.</w:t>
      </w:r>
    </w:p>
    <w:p w14:paraId="6532D1FB" w14:textId="03A6BC98" w:rsidR="00CC2BF3" w:rsidRPr="006571CD" w:rsidRDefault="00CC2BF3" w:rsidP="00CC2BF3">
      <w:pPr>
        <w:ind w:firstLine="709"/>
        <w:rPr>
          <w:sz w:val="26"/>
          <w:szCs w:val="26"/>
        </w:rPr>
      </w:pPr>
      <w:r w:rsidRPr="006571CD">
        <w:rPr>
          <w:sz w:val="26"/>
          <w:szCs w:val="26"/>
        </w:rPr>
        <w:t>ПАО «</w:t>
      </w:r>
      <w:r w:rsidR="00152CF7">
        <w:rPr>
          <w:sz w:val="26"/>
          <w:szCs w:val="26"/>
        </w:rPr>
        <w:t>Россети Центр</w:t>
      </w:r>
      <w:r w:rsidRPr="006571CD">
        <w:rPr>
          <w:sz w:val="26"/>
          <w:szCs w:val="26"/>
        </w:rPr>
        <w:t xml:space="preserve">» (Покупатель) производит закупку </w:t>
      </w:r>
      <w:r w:rsidRPr="00CC2BF3">
        <w:rPr>
          <w:sz w:val="26"/>
          <w:szCs w:val="26"/>
        </w:rPr>
        <w:t>аккумуляторных батарей</w:t>
      </w:r>
      <w:r w:rsidRPr="00FC7619">
        <w:rPr>
          <w:sz w:val="26"/>
          <w:szCs w:val="26"/>
        </w:rPr>
        <w:t xml:space="preserve"> для ремонтного обслуживания электросет</w:t>
      </w:r>
      <w:r w:rsidRPr="006571CD">
        <w:rPr>
          <w:sz w:val="26"/>
          <w:szCs w:val="26"/>
        </w:rPr>
        <w:t>евого оборудования.</w:t>
      </w:r>
    </w:p>
    <w:p w14:paraId="69AE8703" w14:textId="77777777" w:rsidR="00CC2BF3" w:rsidRPr="006571CD" w:rsidRDefault="00CC2BF3" w:rsidP="00CC2BF3">
      <w:pPr>
        <w:ind w:firstLine="709"/>
        <w:rPr>
          <w:sz w:val="26"/>
          <w:szCs w:val="26"/>
        </w:rPr>
      </w:pPr>
    </w:p>
    <w:p w14:paraId="677E6F74" w14:textId="77777777" w:rsidR="00CC2BF3" w:rsidRPr="006571CD" w:rsidRDefault="00CC2BF3" w:rsidP="00CC2BF3">
      <w:pPr>
        <w:ind w:firstLine="709"/>
        <w:rPr>
          <w:b/>
          <w:bCs/>
          <w:sz w:val="26"/>
          <w:szCs w:val="26"/>
        </w:rPr>
      </w:pPr>
      <w:r w:rsidRPr="006571CD">
        <w:rPr>
          <w:b/>
          <w:bCs/>
          <w:sz w:val="26"/>
          <w:szCs w:val="26"/>
        </w:rPr>
        <w:t>Предмет закупочной процедуры.</w:t>
      </w:r>
    </w:p>
    <w:p w14:paraId="7886AE85" w14:textId="223BCB6C" w:rsidR="00CC2BF3" w:rsidRPr="006571CD" w:rsidRDefault="00CC2BF3" w:rsidP="00CC2BF3">
      <w:pPr>
        <w:ind w:firstLine="709"/>
        <w:rPr>
          <w:sz w:val="26"/>
          <w:szCs w:val="26"/>
        </w:rPr>
      </w:pPr>
      <w:r w:rsidRPr="006571CD">
        <w:rPr>
          <w:sz w:val="26"/>
          <w:szCs w:val="26"/>
        </w:rPr>
        <w:t>Поставщик обеспечивает поставку оборудования на склады получ</w:t>
      </w:r>
      <w:r w:rsidR="00152CF7">
        <w:rPr>
          <w:sz w:val="26"/>
          <w:szCs w:val="26"/>
        </w:rPr>
        <w:t>ателя – филиала ПАО «Россети Центр</w:t>
      </w:r>
      <w:r w:rsidRPr="006571CD">
        <w:rPr>
          <w:sz w:val="26"/>
          <w:szCs w:val="26"/>
        </w:rPr>
        <w:t>» - «Курскэнерго» в объемах и в сроки, установленные данным ТЗ:</w:t>
      </w:r>
    </w:p>
    <w:tbl>
      <w:tblPr>
        <w:tblW w:w="10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5"/>
        <w:gridCol w:w="2363"/>
        <w:gridCol w:w="1582"/>
        <w:gridCol w:w="3764"/>
        <w:gridCol w:w="1344"/>
      </w:tblGrid>
      <w:tr w:rsidR="00152CF7" w:rsidRPr="005C320A" w14:paraId="4000FF31" w14:textId="2274AB14" w:rsidTr="00DD19D4">
        <w:trPr>
          <w:trHeight w:val="608"/>
          <w:jc w:val="center"/>
        </w:trPr>
        <w:tc>
          <w:tcPr>
            <w:tcW w:w="1907" w:type="dxa"/>
            <w:shd w:val="clear" w:color="auto" w:fill="auto"/>
          </w:tcPr>
          <w:p w14:paraId="61E22E68" w14:textId="77777777" w:rsidR="00152CF7" w:rsidRPr="005C320A" w:rsidRDefault="00152CF7" w:rsidP="001345E7">
            <w:pPr>
              <w:tabs>
                <w:tab w:val="left" w:pos="1134"/>
              </w:tabs>
              <w:spacing w:line="276" w:lineRule="auto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 xml:space="preserve">    Филиал</w:t>
            </w:r>
          </w:p>
        </w:tc>
        <w:tc>
          <w:tcPr>
            <w:tcW w:w="2428" w:type="dxa"/>
          </w:tcPr>
          <w:p w14:paraId="65BB1E3A" w14:textId="6135D49F" w:rsidR="00152CF7" w:rsidRDefault="00152CF7" w:rsidP="00CC2BF3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262" w:type="dxa"/>
          </w:tcPr>
          <w:p w14:paraId="026522E3" w14:textId="42B95F39" w:rsidR="00152CF7" w:rsidRPr="005C320A" w:rsidRDefault="00152CF7" w:rsidP="00CC2BF3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  <w:r w:rsidRPr="005C320A">
              <w:rPr>
                <w:sz w:val="26"/>
                <w:szCs w:val="26"/>
              </w:rPr>
              <w:t>, шт.</w:t>
            </w:r>
          </w:p>
        </w:tc>
        <w:tc>
          <w:tcPr>
            <w:tcW w:w="4001" w:type="dxa"/>
          </w:tcPr>
          <w:p w14:paraId="26549AFC" w14:textId="703A29DE" w:rsidR="00152CF7" w:rsidRPr="005C320A" w:rsidRDefault="00152CF7" w:rsidP="00CC2BF3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1360" w:type="dxa"/>
          </w:tcPr>
          <w:p w14:paraId="70D3EC43" w14:textId="6BC2AC30" w:rsidR="00152CF7" w:rsidRDefault="00152CF7" w:rsidP="00CC2BF3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Срок поставки *</w:t>
            </w:r>
          </w:p>
        </w:tc>
      </w:tr>
      <w:tr w:rsidR="00152CF7" w:rsidRPr="005C320A" w14:paraId="691BB25A" w14:textId="0D1BC9EB" w:rsidTr="00DD19D4">
        <w:trPr>
          <w:jc w:val="center"/>
        </w:trPr>
        <w:tc>
          <w:tcPr>
            <w:tcW w:w="1907" w:type="dxa"/>
            <w:shd w:val="clear" w:color="auto" w:fill="auto"/>
          </w:tcPr>
          <w:p w14:paraId="014AC728" w14:textId="77777777" w:rsidR="00152CF7" w:rsidRPr="005C320A" w:rsidRDefault="00152CF7" w:rsidP="00CC2BF3">
            <w:pPr>
              <w:tabs>
                <w:tab w:val="left" w:pos="1134"/>
              </w:tabs>
              <w:spacing w:line="276" w:lineRule="auto"/>
              <w:ind w:firstLine="0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>«Курскэнерго»</w:t>
            </w:r>
          </w:p>
        </w:tc>
        <w:tc>
          <w:tcPr>
            <w:tcW w:w="2428" w:type="dxa"/>
          </w:tcPr>
          <w:p w14:paraId="0F71FF93" w14:textId="1FF8E047" w:rsidR="00152CF7" w:rsidRPr="00152CF7" w:rsidRDefault="00152CF7" w:rsidP="00DD19D4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6"/>
                <w:szCs w:val="26"/>
                <w:lang w:val="en-US"/>
              </w:rPr>
            </w:pPr>
            <w:r w:rsidRPr="00152CF7">
              <w:rPr>
                <w:sz w:val="26"/>
                <w:szCs w:val="26"/>
              </w:rPr>
              <w:t>АКБ</w:t>
            </w:r>
            <w:r w:rsidRPr="00152CF7">
              <w:rPr>
                <w:sz w:val="26"/>
                <w:szCs w:val="26"/>
                <w:lang w:val="en-US"/>
              </w:rPr>
              <w:t xml:space="preserve"> Exide </w:t>
            </w:r>
            <w:proofErr w:type="spellStart"/>
            <w:r w:rsidRPr="00152CF7">
              <w:rPr>
                <w:sz w:val="26"/>
                <w:szCs w:val="26"/>
                <w:lang w:val="en-US"/>
              </w:rPr>
              <w:t>Sonnenschein</w:t>
            </w:r>
            <w:proofErr w:type="spellEnd"/>
            <w:r w:rsidRPr="00152CF7">
              <w:rPr>
                <w:sz w:val="26"/>
                <w:szCs w:val="26"/>
                <w:lang w:val="en-US"/>
              </w:rPr>
              <w:t xml:space="preserve"> A412/65 G6</w:t>
            </w:r>
          </w:p>
        </w:tc>
        <w:tc>
          <w:tcPr>
            <w:tcW w:w="1262" w:type="dxa"/>
            <w:vAlign w:val="center"/>
          </w:tcPr>
          <w:p w14:paraId="5339E335" w14:textId="585A9248" w:rsidR="00152CF7" w:rsidRPr="005C320A" w:rsidRDefault="00152CF7" w:rsidP="00CC2BF3">
            <w:pPr>
              <w:tabs>
                <w:tab w:val="left" w:pos="1134"/>
              </w:tabs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4001" w:type="dxa"/>
          </w:tcPr>
          <w:p w14:paraId="7161F7DD" w14:textId="7CF80DE4" w:rsidR="00152CF7" w:rsidRPr="005C320A" w:rsidRDefault="00152CF7" w:rsidP="00CC2BF3">
            <w:pPr>
              <w:tabs>
                <w:tab w:val="left" w:pos="1134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5C320A">
              <w:rPr>
                <w:sz w:val="26"/>
                <w:szCs w:val="26"/>
              </w:rPr>
              <w:t xml:space="preserve">Курская область, Курский р-н, п. </w:t>
            </w:r>
            <w:proofErr w:type="spellStart"/>
            <w:r w:rsidRPr="005C320A">
              <w:rPr>
                <w:sz w:val="26"/>
                <w:szCs w:val="26"/>
              </w:rPr>
              <w:t>Ворошнево</w:t>
            </w:r>
            <w:proofErr w:type="spellEnd"/>
            <w:r w:rsidRPr="005C320A">
              <w:rPr>
                <w:sz w:val="26"/>
                <w:szCs w:val="26"/>
              </w:rPr>
              <w:t>, центральные склады филиала ПАО "</w:t>
            </w:r>
            <w:r>
              <w:rPr>
                <w:sz w:val="26"/>
                <w:szCs w:val="26"/>
              </w:rPr>
              <w:t>Россети Центр</w:t>
            </w:r>
            <w:r w:rsidRPr="005C320A">
              <w:rPr>
                <w:sz w:val="26"/>
                <w:szCs w:val="26"/>
              </w:rPr>
              <w:t>" - "Курскэнерго"</w:t>
            </w:r>
          </w:p>
        </w:tc>
        <w:tc>
          <w:tcPr>
            <w:tcW w:w="1360" w:type="dxa"/>
            <w:vAlign w:val="center"/>
          </w:tcPr>
          <w:p w14:paraId="7E1DEE58" w14:textId="15DF25BD" w:rsidR="00152CF7" w:rsidRDefault="00152CF7" w:rsidP="003E1BCF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3E1BCF">
              <w:rPr>
                <w:sz w:val="26"/>
                <w:szCs w:val="26"/>
              </w:rPr>
              <w:t>45</w:t>
            </w:r>
          </w:p>
        </w:tc>
      </w:tr>
    </w:tbl>
    <w:p w14:paraId="669623E6" w14:textId="77777777" w:rsidR="00CC2BF3" w:rsidRDefault="00CC2BF3" w:rsidP="00CC2BF3">
      <w:pPr>
        <w:pStyle w:val="ad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654CCB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 xml:space="preserve">днях, с момента заключения договора </w:t>
      </w:r>
    </w:p>
    <w:p w14:paraId="28EC1C67" w14:textId="77777777" w:rsidR="00CC2BF3" w:rsidRPr="00654CCB" w:rsidRDefault="00CC2BF3" w:rsidP="00CC2BF3">
      <w:pPr>
        <w:pStyle w:val="ad"/>
        <w:rPr>
          <w:sz w:val="24"/>
          <w:szCs w:val="24"/>
        </w:rPr>
      </w:pPr>
    </w:p>
    <w:p w14:paraId="184676E7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184676E8" w14:textId="77777777" w:rsidR="00612811" w:rsidRPr="00BE5448" w:rsidRDefault="00612811" w:rsidP="00CC2BF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184676E9" w14:textId="493EF279" w:rsidR="004F4E9E" w:rsidRPr="00DD19D4" w:rsidRDefault="00CC2BF3" w:rsidP="00824932">
      <w:pPr>
        <w:pStyle w:val="ad"/>
        <w:tabs>
          <w:tab w:val="left" w:pos="1134"/>
        </w:tabs>
        <w:ind w:left="851" w:firstLine="0"/>
        <w:rPr>
          <w:sz w:val="26"/>
          <w:szCs w:val="26"/>
        </w:rPr>
      </w:pPr>
      <w:r w:rsidRPr="00DD19D4">
        <w:rPr>
          <w:sz w:val="26"/>
          <w:szCs w:val="26"/>
        </w:rPr>
        <w:t>2</w:t>
      </w:r>
      <w:r w:rsidR="00824932" w:rsidRPr="00DD19D4">
        <w:rPr>
          <w:sz w:val="26"/>
          <w:szCs w:val="26"/>
        </w:rPr>
        <w:t xml:space="preserve">.1 </w:t>
      </w:r>
      <w:r w:rsidR="004F4E9E" w:rsidRPr="00DD19D4">
        <w:rPr>
          <w:sz w:val="26"/>
          <w:szCs w:val="26"/>
        </w:rPr>
        <w:t xml:space="preserve">Технические данные </w:t>
      </w:r>
      <w:r w:rsidR="007A7F90" w:rsidRPr="00DD19D4">
        <w:rPr>
          <w:sz w:val="26"/>
          <w:szCs w:val="26"/>
        </w:rPr>
        <w:t>аккумуляторных батарей</w:t>
      </w:r>
      <w:r w:rsidR="004F4E9E" w:rsidRPr="00DD19D4">
        <w:rPr>
          <w:sz w:val="26"/>
          <w:szCs w:val="26"/>
        </w:rPr>
        <w:t xml:space="preserve"> должны соответствовать параметрам и быть не ниже</w:t>
      </w:r>
      <w:r w:rsidR="006D6EB9" w:rsidRPr="00DD19D4">
        <w:rPr>
          <w:sz w:val="26"/>
          <w:szCs w:val="26"/>
        </w:rPr>
        <w:t xml:space="preserve"> </w:t>
      </w:r>
      <w:r w:rsidR="00DF70D6" w:rsidRPr="00DD19D4">
        <w:rPr>
          <w:sz w:val="26"/>
          <w:szCs w:val="26"/>
        </w:rPr>
        <w:t>значений,</w:t>
      </w:r>
      <w:r w:rsidR="006D6EB9" w:rsidRPr="00DD19D4">
        <w:rPr>
          <w:sz w:val="26"/>
          <w:szCs w:val="26"/>
        </w:rPr>
        <w:t xml:space="preserve"> </w:t>
      </w:r>
      <w:r w:rsidR="00163418" w:rsidRPr="00DD19D4">
        <w:rPr>
          <w:sz w:val="26"/>
          <w:szCs w:val="26"/>
        </w:rPr>
        <w:t>приведенных в таблиц</w:t>
      </w:r>
      <w:r w:rsidR="0013751A" w:rsidRPr="00DD19D4">
        <w:rPr>
          <w:sz w:val="26"/>
          <w:szCs w:val="26"/>
        </w:rPr>
        <w:t>е</w:t>
      </w:r>
      <w:r w:rsidR="00163418" w:rsidRPr="00DD19D4">
        <w:rPr>
          <w:sz w:val="26"/>
          <w:szCs w:val="26"/>
        </w:rPr>
        <w:t>:</w:t>
      </w:r>
    </w:p>
    <w:p w14:paraId="184676EA" w14:textId="77777777"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080"/>
      </w:tblGrid>
      <w:tr w:rsidR="006D24D6" w:rsidRPr="00BE5448" w14:paraId="184676EF" w14:textId="77777777" w:rsidTr="00647B91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6EB" w14:textId="77777777"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14:paraId="184676EC" w14:textId="77777777" w:rsidR="006D24D6" w:rsidRPr="00BE5448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6ED" w14:textId="77777777" w:rsidR="006D24D6" w:rsidRPr="00BE5448" w:rsidRDefault="00DF70D6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Наименование</w:t>
            </w:r>
            <w:r w:rsidR="006D24D6" w:rsidRPr="00BE544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6EE" w14:textId="77777777" w:rsidR="006D24D6" w:rsidRPr="00BE5448" w:rsidRDefault="006D24D6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EB38AE" w:rsidRPr="0051779A" w14:paraId="184676F3" w14:textId="77777777" w:rsidTr="00647B91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0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1" w14:textId="3E8489E0" w:rsidR="00EB38AE" w:rsidRPr="00622BA9" w:rsidRDefault="00671578" w:rsidP="001D7910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  <w:lang w:val="en-US"/>
              </w:rPr>
            </w:pPr>
            <w:proofErr w:type="spellStart"/>
            <w:r w:rsidRPr="00671578">
              <w:rPr>
                <w:color w:val="000000"/>
                <w:sz w:val="24"/>
                <w:szCs w:val="24"/>
                <w:lang w:val="en-US"/>
              </w:rPr>
              <w:t>Sonnenschein</w:t>
            </w:r>
            <w:proofErr w:type="spellEnd"/>
            <w:r w:rsidR="007D24E9">
              <w:rPr>
                <w:color w:val="000000"/>
                <w:sz w:val="24"/>
                <w:szCs w:val="24"/>
                <w:lang w:val="en-US"/>
              </w:rPr>
              <w:t xml:space="preserve"> A412/</w:t>
            </w:r>
            <w:r w:rsidR="007D24E9">
              <w:rPr>
                <w:color w:val="000000"/>
                <w:sz w:val="24"/>
                <w:szCs w:val="24"/>
              </w:rPr>
              <w:t>65</w:t>
            </w:r>
            <w:r w:rsidRPr="00671578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1D7910">
              <w:rPr>
                <w:color w:val="000000"/>
                <w:sz w:val="24"/>
                <w:szCs w:val="24"/>
                <w:lang w:val="en-US"/>
              </w:rPr>
              <w:t>G6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2" w14:textId="77777777" w:rsidR="00EB38AE" w:rsidRPr="00EB38AE" w:rsidRDefault="00D935EF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="009635F2">
              <w:rPr>
                <w:color w:val="000000"/>
                <w:sz w:val="24"/>
                <w:szCs w:val="24"/>
              </w:rPr>
              <w:t>оминальное напряжение, 12</w:t>
            </w:r>
            <w:r w:rsidR="00EB38AE"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</w:tr>
      <w:tr w:rsidR="00EB38AE" w:rsidRPr="0051779A" w14:paraId="184676F7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4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5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6" w14:textId="4FD396AA" w:rsidR="00EB38AE" w:rsidRPr="00EB38AE" w:rsidRDefault="00EB38AE" w:rsidP="00EB4EC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 w:rsidR="006D099D">
              <w:rPr>
                <w:color w:val="000000"/>
                <w:sz w:val="24"/>
                <w:szCs w:val="24"/>
              </w:rPr>
              <w:t>ост</w:t>
            </w:r>
            <w:r w:rsidR="00507868">
              <w:rPr>
                <w:color w:val="000000"/>
                <w:sz w:val="24"/>
                <w:szCs w:val="24"/>
              </w:rPr>
              <w:t xml:space="preserve">ь (при 20 часовом разряде), </w:t>
            </w:r>
            <w:r w:rsidR="007D24E9">
              <w:rPr>
                <w:color w:val="000000"/>
                <w:sz w:val="24"/>
                <w:szCs w:val="24"/>
              </w:rPr>
              <w:t>65</w:t>
            </w:r>
            <w:r w:rsidRPr="00EB38AE">
              <w:rPr>
                <w:color w:val="000000"/>
                <w:sz w:val="24"/>
                <w:szCs w:val="24"/>
              </w:rPr>
              <w:t xml:space="preserve"> А*ч</w:t>
            </w:r>
          </w:p>
        </w:tc>
      </w:tr>
      <w:tr w:rsidR="00EB38AE" w:rsidRPr="0051779A" w14:paraId="184676FB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8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9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A" w14:textId="77777777" w:rsidR="00EB38AE" w:rsidRPr="00EB38AE" w:rsidRDefault="00EB38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Номинальная рабочая температура, 25 °C</w:t>
            </w:r>
          </w:p>
        </w:tc>
      </w:tr>
      <w:tr w:rsidR="001D7910" w:rsidRPr="0051779A" w14:paraId="6A0A12C3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FAA9" w14:textId="77777777" w:rsidR="001D7910" w:rsidRPr="00312550" w:rsidRDefault="001D791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5FF63" w14:textId="77777777" w:rsidR="001D7910" w:rsidRPr="00312550" w:rsidRDefault="001D7910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3236" w14:textId="0510FB41" w:rsidR="001D7910" w:rsidRPr="00EB38AE" w:rsidRDefault="001D7910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Внутреннее сопротивление – 9мОм</w:t>
            </w:r>
          </w:p>
        </w:tc>
      </w:tr>
      <w:tr w:rsidR="001D7910" w:rsidRPr="0051779A" w14:paraId="40ED5A3B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44E6" w14:textId="77777777" w:rsidR="001D7910" w:rsidRPr="00312550" w:rsidRDefault="001D7910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F4E9" w14:textId="77777777" w:rsidR="001D7910" w:rsidRPr="00312550" w:rsidRDefault="001D7910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61D1" w14:textId="438835B3" w:rsidR="001D7910" w:rsidRDefault="001D7910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 короткого замыкания – 1414А</w:t>
            </w:r>
          </w:p>
        </w:tc>
      </w:tr>
      <w:tr w:rsidR="00EB38AE" w:rsidRPr="0051779A" w14:paraId="184676FF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C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D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6FE" w14:textId="77777777" w:rsidR="00EB38AE" w:rsidRPr="00EB38AE" w:rsidRDefault="00EB38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Раб</w:t>
            </w:r>
            <w:r w:rsidR="002645A1">
              <w:rPr>
                <w:color w:val="000000"/>
                <w:sz w:val="24"/>
                <w:szCs w:val="24"/>
              </w:rPr>
              <w:t>очий диапазон температур, от 0 °C до +4</w:t>
            </w:r>
            <w:r w:rsidRPr="00EB38AE">
              <w:rPr>
                <w:color w:val="000000"/>
                <w:sz w:val="24"/>
                <w:szCs w:val="24"/>
              </w:rPr>
              <w:t>0 °C</w:t>
            </w:r>
          </w:p>
        </w:tc>
      </w:tr>
      <w:tr w:rsidR="00EB38AE" w:rsidRPr="0051779A" w14:paraId="18467703" w14:textId="77777777" w:rsidTr="00647B91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0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1" w14:textId="77777777" w:rsidR="00EB38AE" w:rsidRPr="00312550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2" w14:textId="53E3763D" w:rsidR="00EB38AE" w:rsidRPr="00EB38AE" w:rsidRDefault="002645A1" w:rsidP="004E0ECD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</w:t>
            </w:r>
            <w:r w:rsidR="008D7597" w:rsidRPr="008D7597">
              <w:rPr>
                <w:sz w:val="24"/>
                <w:szCs w:val="24"/>
              </w:rPr>
              <w:t>175</w:t>
            </w:r>
            <w:r w:rsidR="008D7597">
              <w:rPr>
                <w:sz w:val="24"/>
                <w:szCs w:val="24"/>
              </w:rPr>
              <w:t xml:space="preserve"> </w:t>
            </w:r>
            <w:r w:rsidR="008D7597" w:rsidRPr="008D7597">
              <w:rPr>
                <w:sz w:val="24"/>
                <w:szCs w:val="24"/>
              </w:rPr>
              <w:t>х</w:t>
            </w:r>
            <w:r w:rsidR="00ED6997">
              <w:rPr>
                <w:sz w:val="24"/>
                <w:szCs w:val="24"/>
              </w:rPr>
              <w:t xml:space="preserve"> 190</w:t>
            </w:r>
            <w:r w:rsidR="008D7597">
              <w:rPr>
                <w:sz w:val="24"/>
                <w:szCs w:val="24"/>
              </w:rPr>
              <w:t xml:space="preserve"> </w:t>
            </w:r>
            <w:r w:rsidR="008D7597" w:rsidRPr="008D7597">
              <w:rPr>
                <w:sz w:val="24"/>
                <w:szCs w:val="24"/>
              </w:rPr>
              <w:t>х</w:t>
            </w:r>
            <w:r w:rsidR="001D7910">
              <w:rPr>
                <w:sz w:val="24"/>
                <w:szCs w:val="24"/>
              </w:rPr>
              <w:t xml:space="preserve"> 353</w:t>
            </w:r>
            <w:r w:rsidR="008D7597">
              <w:rPr>
                <w:sz w:val="24"/>
                <w:szCs w:val="24"/>
              </w:rPr>
              <w:t xml:space="preserve"> </w:t>
            </w:r>
            <w:r w:rsidR="00295209"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</w:tr>
      <w:tr w:rsidR="00A30DE4" w:rsidRPr="0051779A" w14:paraId="18467707" w14:textId="77777777" w:rsidTr="00647B91">
        <w:trPr>
          <w:trHeight w:val="2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4" w14:textId="77777777" w:rsidR="00A30DE4" w:rsidRPr="00312550" w:rsidRDefault="00A30DE4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5" w14:textId="77777777" w:rsidR="00A30DE4" w:rsidRPr="00312550" w:rsidRDefault="00A30DE4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467706" w14:textId="30B57B60" w:rsidR="00A30DE4" w:rsidRPr="00EB38AE" w:rsidRDefault="00A30DE4" w:rsidP="00A30DE4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 xml:space="preserve">Вес, </w:t>
            </w:r>
            <w:r w:rsidR="001D7910">
              <w:rPr>
                <w:color w:val="000000"/>
                <w:sz w:val="24"/>
                <w:szCs w:val="24"/>
              </w:rPr>
              <w:t>23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A2CAB">
              <w:rPr>
                <w:sz w:val="24"/>
                <w:szCs w:val="24"/>
              </w:rPr>
              <w:t>кг</w:t>
            </w:r>
          </w:p>
        </w:tc>
      </w:tr>
      <w:tr w:rsidR="00EB38AE" w:rsidRPr="0051779A" w14:paraId="1846770B" w14:textId="77777777" w:rsidTr="00647B91">
        <w:trPr>
          <w:trHeight w:val="1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8" w14:textId="77777777" w:rsidR="00EB38AE" w:rsidRPr="00312550" w:rsidRDefault="00EB38AE" w:rsidP="0054026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709" w14:textId="77777777" w:rsidR="00EB38AE" w:rsidRPr="00312550" w:rsidRDefault="00EB38AE" w:rsidP="0054026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46770A" w14:textId="77777777" w:rsidR="00EB38AE" w:rsidRPr="00EB38AE" w:rsidRDefault="001423AE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Цвет, </w:t>
            </w:r>
            <w:r w:rsidR="00743DEA">
              <w:rPr>
                <w:color w:val="000000"/>
                <w:sz w:val="24"/>
                <w:szCs w:val="24"/>
              </w:rPr>
              <w:t>тёмно-серый</w:t>
            </w:r>
          </w:p>
        </w:tc>
      </w:tr>
      <w:tr w:rsidR="00EB38AE" w:rsidRPr="002944C8" w14:paraId="1846770D" w14:textId="77777777" w:rsidTr="00A30D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62"/>
        </w:trPr>
        <w:tc>
          <w:tcPr>
            <w:tcW w:w="10490" w:type="dxa"/>
            <w:gridSpan w:val="3"/>
            <w:shd w:val="clear" w:color="000000" w:fill="FFFFFF"/>
          </w:tcPr>
          <w:p w14:paraId="1846770C" w14:textId="0F515B8B" w:rsidR="00EB38AE" w:rsidRPr="006468CC" w:rsidRDefault="00EB38AE" w:rsidP="007D24E9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Изображение:                     </w:t>
            </w:r>
            <w:r w:rsidR="00ED6997">
              <w:rPr>
                <w:rFonts w:ascii="Helvetica" w:hAnsi="Helvetica" w:cs="Helvetica"/>
                <w:noProof/>
              </w:rPr>
              <w:drawing>
                <wp:inline distT="0" distB="0" distL="0" distR="0" wp14:anchorId="1730F617" wp14:editId="6D3511DE">
                  <wp:extent cx="2695575" cy="2819400"/>
                  <wp:effectExtent l="0" t="0" r="9525" b="0"/>
                  <wp:docPr id="3" name="Рисунок 3" descr="https://opt-221336.ssl.1c-bitrix-cdn.ru/upload/iblock/2c6/2c606527526da77318624211bab633fc.jpg?150661068136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pt-221336.ssl.1c-bitrix-cdn.ru/upload/iblock/2c6/2c606527526da77318624211bab633fc.jpg?150661068136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6333" cy="2830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46770E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846770F" w14:textId="196E01A5" w:rsidR="00DF70D6" w:rsidRDefault="00CC2BF3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>.1. К</w:t>
      </w:r>
      <w:r w:rsidR="00DF70D6" w:rsidRPr="00751FAA">
        <w:rPr>
          <w:sz w:val="24"/>
          <w:szCs w:val="24"/>
        </w:rPr>
        <w:t xml:space="preserve"> поставке допуска</w:t>
      </w:r>
      <w:r w:rsidR="00DF70D6">
        <w:rPr>
          <w:sz w:val="24"/>
          <w:szCs w:val="24"/>
        </w:rPr>
        <w:t>ю</w:t>
      </w:r>
      <w:r w:rsidR="00DF70D6" w:rsidRPr="00751FAA">
        <w:rPr>
          <w:sz w:val="24"/>
          <w:szCs w:val="24"/>
        </w:rPr>
        <w:t xml:space="preserve">тся </w:t>
      </w:r>
      <w:r w:rsidR="00DF70D6">
        <w:rPr>
          <w:sz w:val="24"/>
          <w:szCs w:val="24"/>
        </w:rPr>
        <w:t>аккумуляторные батареи</w:t>
      </w:r>
      <w:r w:rsidR="00DF70D6" w:rsidRPr="00751FAA">
        <w:rPr>
          <w:sz w:val="24"/>
          <w:szCs w:val="24"/>
        </w:rPr>
        <w:t>, отвечающее следующим требованиям</w:t>
      </w:r>
      <w:r w:rsidR="00DF70D6">
        <w:rPr>
          <w:sz w:val="24"/>
          <w:szCs w:val="24"/>
        </w:rPr>
        <w:t>:</w:t>
      </w:r>
    </w:p>
    <w:p w14:paraId="18467710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18467712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18467713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аккумуляторные батареи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8467714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18467715" w14:textId="7383769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CC2BF3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18467716" w14:textId="549D2C18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впервые поставляемое для нужд </w:t>
      </w:r>
      <w:r w:rsidR="00CC2BF3">
        <w:rPr>
          <w:sz w:val="24"/>
          <w:szCs w:val="24"/>
        </w:rPr>
        <w:t>П</w:t>
      </w:r>
      <w:r w:rsidRPr="00751FAA">
        <w:rPr>
          <w:sz w:val="24"/>
          <w:szCs w:val="24"/>
        </w:rPr>
        <w:t>АО «</w:t>
      </w:r>
      <w:r w:rsidR="00DD19D4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 xml:space="preserve">», должно иметь положительное заключение об опытной эксплуатации в </w:t>
      </w:r>
      <w:r w:rsidR="00CC2BF3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DD19D4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 xml:space="preserve">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8467717" w14:textId="744531B1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аккумуляторные батареи</w:t>
      </w:r>
      <w:r w:rsidRPr="00751FAA">
        <w:rPr>
          <w:sz w:val="24"/>
          <w:szCs w:val="24"/>
        </w:rPr>
        <w:t xml:space="preserve">, не использовавшееся ранее на энергообъектах </w:t>
      </w:r>
      <w:r w:rsidR="00CC2BF3">
        <w:rPr>
          <w:sz w:val="24"/>
          <w:szCs w:val="24"/>
        </w:rPr>
        <w:t>ПАО</w:t>
      </w:r>
      <w:r w:rsidRPr="00751FAA">
        <w:rPr>
          <w:sz w:val="24"/>
          <w:szCs w:val="24"/>
        </w:rPr>
        <w:t xml:space="preserve"> «</w:t>
      </w:r>
      <w:r w:rsidR="00DD19D4">
        <w:rPr>
          <w:sz w:val="24"/>
          <w:szCs w:val="24"/>
        </w:rPr>
        <w:t>Россети Центр</w:t>
      </w:r>
      <w:r w:rsidRPr="00751FAA">
        <w:rPr>
          <w:sz w:val="24"/>
          <w:szCs w:val="24"/>
        </w:rPr>
        <w:t>» (выводимые на рынок зарубежные или отечественные опытные образцы) допускается к рассмотр</w:t>
      </w:r>
      <w:r>
        <w:rPr>
          <w:sz w:val="24"/>
          <w:szCs w:val="24"/>
        </w:rPr>
        <w:t>ению как альтернативный вариант;</w:t>
      </w:r>
    </w:p>
    <w:p w14:paraId="18467718" w14:textId="20268CA7" w:rsidR="00DF70D6" w:rsidRPr="004C22DB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соответствовать требованиям технической политики </w:t>
      </w:r>
      <w:r w:rsidR="00CC2BF3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18467719" w14:textId="77777777" w:rsidR="00DF70D6" w:rsidRDefault="00DF70D6" w:rsidP="00DF70D6">
      <w:pPr>
        <w:pStyle w:val="ad"/>
        <w:tabs>
          <w:tab w:val="left" w:pos="0"/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- 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1846771A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1846771B" w14:textId="672E4038" w:rsidR="00DF70D6" w:rsidRPr="00751FAA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DF70D6">
        <w:rPr>
          <w:sz w:val="24"/>
          <w:szCs w:val="24"/>
        </w:rPr>
        <w:t xml:space="preserve">.2. </w:t>
      </w:r>
      <w:r w:rsidR="0060247E">
        <w:rPr>
          <w:sz w:val="24"/>
          <w:szCs w:val="24"/>
        </w:rPr>
        <w:t>Победитель</w:t>
      </w:r>
      <w:r w:rsidR="00DF70D6" w:rsidRPr="00751FAA">
        <w:rPr>
          <w:sz w:val="24"/>
          <w:szCs w:val="24"/>
        </w:rPr>
        <w:t xml:space="preserve"> закупочн</w:t>
      </w:r>
      <w:r w:rsidR="0060247E">
        <w:rPr>
          <w:sz w:val="24"/>
          <w:szCs w:val="24"/>
        </w:rPr>
        <w:t>ой</w:t>
      </w:r>
      <w:r w:rsidR="00DF70D6" w:rsidRPr="00751FAA">
        <w:rPr>
          <w:sz w:val="24"/>
          <w:szCs w:val="24"/>
        </w:rPr>
        <w:t xml:space="preserve"> процедур</w:t>
      </w:r>
      <w:r w:rsidR="0060247E">
        <w:rPr>
          <w:sz w:val="24"/>
          <w:szCs w:val="24"/>
        </w:rPr>
        <w:t>ы</w:t>
      </w:r>
      <w:r w:rsidR="00DF70D6" w:rsidRPr="00751FAA">
        <w:rPr>
          <w:sz w:val="24"/>
          <w:szCs w:val="24"/>
        </w:rPr>
        <w:t xml:space="preserve"> на право заключения договора на поставку электротехнического оборудования для нужд </w:t>
      </w:r>
      <w:r w:rsidR="00CC2BF3">
        <w:rPr>
          <w:sz w:val="24"/>
          <w:szCs w:val="24"/>
        </w:rPr>
        <w:t>ПАО</w:t>
      </w:r>
      <w:r w:rsidR="00DF70D6" w:rsidRPr="00751FAA">
        <w:rPr>
          <w:sz w:val="24"/>
          <w:szCs w:val="24"/>
        </w:rPr>
        <w:t xml:space="preserve"> «</w:t>
      </w:r>
      <w:r w:rsidR="00DD19D4">
        <w:rPr>
          <w:sz w:val="24"/>
          <w:szCs w:val="24"/>
        </w:rPr>
        <w:t>Россети Центр</w:t>
      </w:r>
      <w:r w:rsidR="00DF70D6" w:rsidRPr="00751FAA">
        <w:rPr>
          <w:sz w:val="24"/>
          <w:szCs w:val="24"/>
        </w:rPr>
        <w:t xml:space="preserve">» обязан предоставить </w:t>
      </w:r>
      <w:r w:rsidR="0060247E" w:rsidRPr="0060247E">
        <w:rPr>
          <w:sz w:val="24"/>
          <w:szCs w:val="24"/>
        </w:rPr>
        <w:t>на этапе заключения Договора</w:t>
      </w:r>
      <w:r w:rsidR="0060247E" w:rsidRPr="00AF551D">
        <w:rPr>
          <w:sz w:val="24"/>
          <w:szCs w:val="24"/>
        </w:rPr>
        <w:t xml:space="preserve"> </w:t>
      </w:r>
      <w:r w:rsidR="00DF70D6" w:rsidRPr="00751FAA">
        <w:rPr>
          <w:sz w:val="24"/>
          <w:szCs w:val="24"/>
        </w:rPr>
        <w:t xml:space="preserve">документацию (технические условия, руководство по эксплуатации и т.п.) </w:t>
      </w:r>
      <w:r w:rsidR="00DF70D6">
        <w:rPr>
          <w:sz w:val="24"/>
          <w:szCs w:val="24"/>
        </w:rPr>
        <w:t>н</w:t>
      </w:r>
      <w:r w:rsidR="00DF70D6"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846771C" w14:textId="7C3376BD" w:rsidR="00DF70D6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 xml:space="preserve">.3. </w:t>
      </w:r>
      <w:r w:rsidR="00DF70D6"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1846771D" w14:textId="77777777" w:rsidR="00DF70D6" w:rsidRPr="00751FAA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1846771E" w14:textId="270AC9A9" w:rsidR="00DF70D6" w:rsidRPr="005F0BD2" w:rsidRDefault="00647B91" w:rsidP="00DF70D6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 w:rsidRPr="005F0BD2">
        <w:rPr>
          <w:sz w:val="24"/>
          <w:szCs w:val="24"/>
        </w:rPr>
        <w:t>.4. Упаковка, транспортирование, условия и сроки хранения.</w:t>
      </w:r>
    </w:p>
    <w:p w14:paraId="1846771F" w14:textId="77777777" w:rsidR="00DF70D6" w:rsidRDefault="00DF70D6" w:rsidP="00DF70D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AA27D0">
        <w:rPr>
          <w:sz w:val="24"/>
          <w:szCs w:val="24"/>
        </w:rPr>
        <w:t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хрупкое», «Верх, не кантовать» по ГОСТ 14192-96</w:t>
      </w:r>
      <w:r w:rsidRPr="00F64478">
        <w:rPr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8467720" w14:textId="320158B6" w:rsidR="00DF70D6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 xml:space="preserve">.5. </w:t>
      </w:r>
      <w:r w:rsidR="00DF70D6" w:rsidRPr="005F0BD2">
        <w:rPr>
          <w:sz w:val="24"/>
          <w:szCs w:val="24"/>
        </w:rPr>
        <w:t xml:space="preserve">Срок изготовления </w:t>
      </w:r>
      <w:r w:rsidR="00DF70D6">
        <w:rPr>
          <w:sz w:val="24"/>
          <w:szCs w:val="24"/>
        </w:rPr>
        <w:t>аккумуляторной батареи</w:t>
      </w:r>
      <w:r w:rsidR="00DF70D6" w:rsidRPr="005F0BD2">
        <w:rPr>
          <w:sz w:val="24"/>
          <w:szCs w:val="24"/>
        </w:rPr>
        <w:t xml:space="preserve"> должен быть не более полугода от момента поставки</w:t>
      </w:r>
      <w:r w:rsidR="00DF70D6">
        <w:rPr>
          <w:sz w:val="24"/>
          <w:szCs w:val="24"/>
        </w:rPr>
        <w:t>.</w:t>
      </w:r>
    </w:p>
    <w:p w14:paraId="18467721" w14:textId="539EE39E" w:rsidR="00DF70D6" w:rsidRDefault="00647B91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DF70D6">
        <w:rPr>
          <w:sz w:val="24"/>
          <w:szCs w:val="24"/>
        </w:rPr>
        <w:t xml:space="preserve">.6. </w:t>
      </w:r>
      <w:r w:rsidR="00DF70D6" w:rsidRPr="00993795">
        <w:rPr>
          <w:sz w:val="24"/>
          <w:szCs w:val="24"/>
        </w:rPr>
        <w:t>В комплект поставки продукции должно входить:</w:t>
      </w:r>
    </w:p>
    <w:p w14:paraId="18467722" w14:textId="77777777" w:rsidR="00DF70D6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аккумуляторная батарея</w:t>
      </w:r>
      <w:r w:rsidRPr="00321CCE">
        <w:rPr>
          <w:sz w:val="24"/>
          <w:szCs w:val="24"/>
        </w:rPr>
        <w:t>;</w:t>
      </w:r>
    </w:p>
    <w:p w14:paraId="18467723" w14:textId="77777777" w:rsidR="00DF70D6" w:rsidRPr="00151A7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F72BC">
        <w:rPr>
          <w:sz w:val="24"/>
          <w:szCs w:val="24"/>
        </w:rPr>
        <w:t>комплект соединителей</w:t>
      </w:r>
      <w:r>
        <w:rPr>
          <w:color w:val="000000"/>
          <w:sz w:val="24"/>
          <w:szCs w:val="24"/>
        </w:rPr>
        <w:t>;</w:t>
      </w:r>
    </w:p>
    <w:p w14:paraId="18467724" w14:textId="77777777" w:rsidR="00DF70D6" w:rsidRPr="00321CCE" w:rsidRDefault="00DF70D6" w:rsidP="00DF70D6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 w:rsidRPr="009F72BC">
        <w:rPr>
          <w:color w:val="000000"/>
          <w:sz w:val="24"/>
          <w:szCs w:val="24"/>
        </w:rPr>
        <w:t xml:space="preserve"> комплект технической документации</w:t>
      </w:r>
      <w:r>
        <w:rPr>
          <w:color w:val="000000"/>
          <w:sz w:val="24"/>
          <w:szCs w:val="24"/>
        </w:rPr>
        <w:t>.</w:t>
      </w:r>
    </w:p>
    <w:p w14:paraId="18467725" w14:textId="77777777" w:rsidR="00DF70D6" w:rsidRPr="00321CCE" w:rsidRDefault="00DF70D6" w:rsidP="00DF70D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.</w:t>
      </w:r>
    </w:p>
    <w:p w14:paraId="18467726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8467727" w14:textId="77777777" w:rsidR="00DF70D6" w:rsidRDefault="00DF70D6" w:rsidP="00DF70D6">
      <w:pPr>
        <w:pStyle w:val="BodyText21"/>
        <w:spacing w:line="320" w:lineRule="exact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>
        <w:rPr>
          <w:szCs w:val="24"/>
        </w:rPr>
        <w:t>12</w:t>
      </w:r>
      <w:r w:rsidRPr="00D20D60">
        <w:rPr>
          <w:szCs w:val="24"/>
        </w:rPr>
        <w:t xml:space="preserve"> месяц</w:t>
      </w:r>
      <w:r>
        <w:rPr>
          <w:szCs w:val="24"/>
        </w:rPr>
        <w:t>ев</w:t>
      </w:r>
      <w:r w:rsidRPr="00D20D60">
        <w:rPr>
          <w:szCs w:val="24"/>
        </w:rPr>
        <w:t>.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Время начала исчисления гарантийного срока – с момента </w:t>
      </w:r>
      <w:r>
        <w:rPr>
          <w:szCs w:val="24"/>
        </w:rPr>
        <w:t xml:space="preserve">их ввода в эксплуатацию. </w:t>
      </w:r>
      <w:r w:rsidRPr="00D20D60">
        <w:rPr>
          <w:szCs w:val="24"/>
        </w:rPr>
        <w:t xml:space="preserve">Поставщик должен за свой счет и </w:t>
      </w:r>
      <w:r>
        <w:rPr>
          <w:szCs w:val="24"/>
        </w:rPr>
        <w:t xml:space="preserve">в </w:t>
      </w:r>
      <w:r w:rsidRPr="00D20D60">
        <w:rPr>
          <w:szCs w:val="24"/>
        </w:rPr>
        <w:t xml:space="preserve">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>
        <w:rPr>
          <w:szCs w:val="24"/>
        </w:rPr>
        <w:t>14</w:t>
      </w:r>
      <w:r w:rsidRPr="00D20D60">
        <w:rPr>
          <w:szCs w:val="24"/>
        </w:rPr>
        <w:t xml:space="preserve"> (</w:t>
      </w:r>
      <w:r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Cs w:val="24"/>
        </w:rPr>
        <w:t xml:space="preserve"> </w:t>
      </w: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8467728" w14:textId="77777777" w:rsidR="00DF70D6" w:rsidRPr="00D20D60" w:rsidRDefault="00DF70D6" w:rsidP="00DF70D6">
      <w:pPr>
        <w:pStyle w:val="BodyText21"/>
        <w:spacing w:line="320" w:lineRule="exact"/>
        <w:ind w:firstLine="851"/>
        <w:rPr>
          <w:szCs w:val="24"/>
        </w:rPr>
      </w:pPr>
    </w:p>
    <w:p w14:paraId="18467729" w14:textId="77777777" w:rsidR="00DF70D6" w:rsidRPr="004D4E32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846772A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Аккумуляторные батареи должны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</w:t>
      </w:r>
      <w:r>
        <w:rPr>
          <w:sz w:val="24"/>
          <w:szCs w:val="24"/>
        </w:rPr>
        <w:t xml:space="preserve"> службы (до списания), </w:t>
      </w:r>
      <w:r w:rsidRPr="00612811">
        <w:rPr>
          <w:sz w:val="24"/>
          <w:szCs w:val="24"/>
        </w:rPr>
        <w:t xml:space="preserve">при условии проведения требуемых технических мероприятий </w:t>
      </w:r>
      <w:r w:rsidRPr="00910A7C">
        <w:rPr>
          <w:sz w:val="24"/>
          <w:szCs w:val="24"/>
        </w:rPr>
        <w:t>п</w:t>
      </w:r>
      <w:r>
        <w:rPr>
          <w:sz w:val="24"/>
          <w:szCs w:val="24"/>
        </w:rPr>
        <w:t>о обслуживанию</w:t>
      </w:r>
      <w:r w:rsidRPr="00910A7C">
        <w:rPr>
          <w:sz w:val="24"/>
          <w:szCs w:val="24"/>
        </w:rPr>
        <w:t>.</w:t>
      </w:r>
    </w:p>
    <w:p w14:paraId="1846772B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846772C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846772D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продукции должны входить документы: </w:t>
      </w:r>
    </w:p>
    <w:p w14:paraId="1846772E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846772F" w14:textId="77777777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18467730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на поставляемую продукцию, на русском языке;</w:t>
      </w:r>
    </w:p>
    <w:p w14:paraId="18467731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- м</w:t>
      </w:r>
      <w:r w:rsidRPr="007E1060">
        <w:rPr>
          <w:sz w:val="24"/>
          <w:szCs w:val="24"/>
        </w:rPr>
        <w:t>аркировка оборудования должна выполняться на русском языке, до</w:t>
      </w:r>
      <w:r>
        <w:rPr>
          <w:sz w:val="24"/>
          <w:szCs w:val="24"/>
        </w:rPr>
        <w:t xml:space="preserve">лжна иметь четкие обозначения. </w:t>
      </w:r>
    </w:p>
    <w:p w14:paraId="18467732" w14:textId="77777777" w:rsidR="00DF70D6" w:rsidRDefault="00DF70D6" w:rsidP="00DF70D6">
      <w:pPr>
        <w:pStyle w:val="ad"/>
        <w:tabs>
          <w:tab w:val="left" w:pos="1560"/>
        </w:tabs>
        <w:spacing w:line="276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Т</w:t>
      </w:r>
      <w:r w:rsidRPr="007E1060">
        <w:rPr>
          <w:sz w:val="24"/>
          <w:szCs w:val="24"/>
        </w:rPr>
        <w:t xml:space="preserve">акже </w:t>
      </w:r>
      <w:r>
        <w:rPr>
          <w:sz w:val="24"/>
          <w:szCs w:val="24"/>
        </w:rPr>
        <w:t>указывается изготовитель, номер партии и дата</w:t>
      </w:r>
      <w:r w:rsidRPr="007E1060">
        <w:rPr>
          <w:sz w:val="24"/>
          <w:szCs w:val="24"/>
        </w:rPr>
        <w:t xml:space="preserve"> изготовления.</w:t>
      </w:r>
      <w:r>
        <w:rPr>
          <w:sz w:val="24"/>
          <w:szCs w:val="24"/>
        </w:rPr>
        <w:t xml:space="preserve"> Маркировка должна сохраняться</w:t>
      </w:r>
      <w:r w:rsidRPr="007E1060">
        <w:rPr>
          <w:sz w:val="24"/>
          <w:szCs w:val="24"/>
        </w:rPr>
        <w:t xml:space="preserve"> весь срок службы поставляемого оборудования</w:t>
      </w:r>
      <w:r>
        <w:rPr>
          <w:sz w:val="24"/>
          <w:szCs w:val="24"/>
        </w:rPr>
        <w:t>.</w:t>
      </w:r>
    </w:p>
    <w:p w14:paraId="18467733" w14:textId="77777777"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продукции Поставщик должен предоставить полный комплект технической и эксплуатационной документации на русском языке. </w:t>
      </w:r>
    </w:p>
    <w:p w14:paraId="18467734" w14:textId="77777777" w:rsidR="00DF70D6" w:rsidRDefault="00DF70D6" w:rsidP="00DF70D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8467735" w14:textId="77777777" w:rsidR="00DF70D6" w:rsidRDefault="00DF70D6" w:rsidP="00DF70D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8467736" w14:textId="4AD3E4D6" w:rsidR="00DF70D6" w:rsidRDefault="00DF70D6" w:rsidP="00DF70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CC2BF3">
        <w:rPr>
          <w:szCs w:val="24"/>
        </w:rPr>
        <w:t>ПАО</w:t>
      </w:r>
      <w:r>
        <w:rPr>
          <w:szCs w:val="24"/>
        </w:rPr>
        <w:t xml:space="preserve"> «</w:t>
      </w:r>
      <w:r w:rsidR="00DD19D4">
        <w:rPr>
          <w:szCs w:val="24"/>
        </w:rPr>
        <w:t>Россети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14:paraId="18467737" w14:textId="26C01A6A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8467738" w14:textId="06AD3F0F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8467739" w14:textId="286241E3" w:rsidR="00DF70D6" w:rsidRDefault="00DF70D6" w:rsidP="00DF70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846773A" w14:textId="4DA39FBC" w:rsidR="00DF70D6" w:rsidRDefault="00DF70D6" w:rsidP="00DF70D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</w:t>
      </w:r>
    </w:p>
    <w:p w14:paraId="00902546" w14:textId="1933C47E" w:rsidR="009A736D" w:rsidRDefault="009A736D" w:rsidP="009A736D">
      <w:pPr>
        <w:rPr>
          <w:sz w:val="26"/>
          <w:szCs w:val="26"/>
        </w:rPr>
      </w:pPr>
      <w:r w:rsidRPr="00DD53C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Начальник  СП</w:t>
      </w:r>
      <w:proofErr w:type="gramEnd"/>
      <w:r>
        <w:rPr>
          <w:sz w:val="26"/>
          <w:szCs w:val="26"/>
        </w:rPr>
        <w:t xml:space="preserve"> УВС                                                               В.М. Акульшин</w:t>
      </w:r>
    </w:p>
    <w:p w14:paraId="34F2AD4C" w14:textId="78A92B86" w:rsidR="009A736D" w:rsidRDefault="009A736D" w:rsidP="009A736D">
      <w:pPr>
        <w:tabs>
          <w:tab w:val="left" w:pos="709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ф</w:t>
      </w:r>
      <w:r w:rsidRPr="007842D0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7842D0">
        <w:rPr>
          <w:sz w:val="26"/>
          <w:szCs w:val="26"/>
        </w:rPr>
        <w:t>АО «</w:t>
      </w:r>
      <w:r>
        <w:rPr>
          <w:sz w:val="26"/>
          <w:szCs w:val="26"/>
        </w:rPr>
        <w:t>Россети</w:t>
      </w:r>
      <w:r w:rsidRPr="007842D0">
        <w:rPr>
          <w:sz w:val="26"/>
          <w:szCs w:val="26"/>
        </w:rPr>
        <w:t xml:space="preserve"> Центра»-«Курскэнерго»                                           </w:t>
      </w:r>
    </w:p>
    <w:p w14:paraId="1846773D" w14:textId="1E65B98E" w:rsidR="00824932" w:rsidRPr="00824932" w:rsidRDefault="0082493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824932" w:rsidRPr="00824932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C9634" w14:textId="77777777" w:rsidR="00E521C7" w:rsidRDefault="00E521C7">
      <w:r>
        <w:separator/>
      </w:r>
    </w:p>
  </w:endnote>
  <w:endnote w:type="continuationSeparator" w:id="0">
    <w:p w14:paraId="2084EC5D" w14:textId="77777777" w:rsidR="00E521C7" w:rsidRDefault="00E5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4A936" w14:textId="77777777" w:rsidR="00E521C7" w:rsidRDefault="00E521C7">
      <w:r>
        <w:separator/>
      </w:r>
    </w:p>
  </w:footnote>
  <w:footnote w:type="continuationSeparator" w:id="0">
    <w:p w14:paraId="136D93ED" w14:textId="77777777" w:rsidR="00E521C7" w:rsidRDefault="00E52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67743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18467744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20B882A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7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2"/>
  </w:num>
  <w:num w:numId="5">
    <w:abstractNumId w:val="12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7"/>
  </w:num>
  <w:num w:numId="11">
    <w:abstractNumId w:val="10"/>
  </w:num>
  <w:num w:numId="12">
    <w:abstractNumId w:val="14"/>
  </w:num>
  <w:num w:numId="13">
    <w:abstractNumId w:val="5"/>
  </w:num>
  <w:num w:numId="14">
    <w:abstractNumId w:val="1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2"/>
  </w:num>
  <w:num w:numId="18">
    <w:abstractNumId w:val="4"/>
  </w:num>
  <w:num w:numId="19">
    <w:abstractNumId w:val="6"/>
  </w:num>
  <w:num w:numId="20">
    <w:abstractNumId w:val="8"/>
  </w:num>
  <w:num w:numId="21">
    <w:abstractNumId w:val="15"/>
  </w:num>
  <w:num w:numId="2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47A8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23AE"/>
    <w:rsid w:val="00143107"/>
    <w:rsid w:val="00143ED8"/>
    <w:rsid w:val="00145642"/>
    <w:rsid w:val="0015016E"/>
    <w:rsid w:val="001509E5"/>
    <w:rsid w:val="00151C02"/>
    <w:rsid w:val="00151D69"/>
    <w:rsid w:val="00152CF7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5D1C"/>
    <w:rsid w:val="001D7910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1BCF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B94"/>
    <w:rsid w:val="00411BBE"/>
    <w:rsid w:val="00411F09"/>
    <w:rsid w:val="00413098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57F02"/>
    <w:rsid w:val="00460AA5"/>
    <w:rsid w:val="00460E85"/>
    <w:rsid w:val="00462569"/>
    <w:rsid w:val="00462826"/>
    <w:rsid w:val="0046581D"/>
    <w:rsid w:val="004658EB"/>
    <w:rsid w:val="00470B59"/>
    <w:rsid w:val="00472626"/>
    <w:rsid w:val="00473EC4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0ECD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72F5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266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5692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3C4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247E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47B91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578"/>
    <w:rsid w:val="0067198B"/>
    <w:rsid w:val="00672965"/>
    <w:rsid w:val="00676792"/>
    <w:rsid w:val="006806A9"/>
    <w:rsid w:val="00681C28"/>
    <w:rsid w:val="00682E4F"/>
    <w:rsid w:val="006837DC"/>
    <w:rsid w:val="006841FC"/>
    <w:rsid w:val="00687D1E"/>
    <w:rsid w:val="0069133E"/>
    <w:rsid w:val="00691E00"/>
    <w:rsid w:val="00696EAC"/>
    <w:rsid w:val="0069710D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0E2C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91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3DEA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14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144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4E9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FD8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D7597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5804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A736D"/>
    <w:rsid w:val="009B0605"/>
    <w:rsid w:val="009B09DD"/>
    <w:rsid w:val="009B0F7C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66BC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0DE4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8AC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E4D"/>
    <w:rsid w:val="00AA6FEE"/>
    <w:rsid w:val="00AA7EBB"/>
    <w:rsid w:val="00AB0945"/>
    <w:rsid w:val="00AB179E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E7E07"/>
    <w:rsid w:val="00AF2248"/>
    <w:rsid w:val="00AF3C16"/>
    <w:rsid w:val="00AF54F4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03E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3CF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52A7"/>
    <w:rsid w:val="00C9764E"/>
    <w:rsid w:val="00CA1F26"/>
    <w:rsid w:val="00CA2501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1E26"/>
    <w:rsid w:val="00CC2BF3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43D7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999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9FC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9D4"/>
    <w:rsid w:val="00DD2421"/>
    <w:rsid w:val="00DD36F5"/>
    <w:rsid w:val="00DD4548"/>
    <w:rsid w:val="00DD4689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70D6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326"/>
    <w:rsid w:val="00E42A3B"/>
    <w:rsid w:val="00E42AA9"/>
    <w:rsid w:val="00E432B9"/>
    <w:rsid w:val="00E44D77"/>
    <w:rsid w:val="00E44FF4"/>
    <w:rsid w:val="00E45151"/>
    <w:rsid w:val="00E5021E"/>
    <w:rsid w:val="00E5057D"/>
    <w:rsid w:val="00E521C7"/>
    <w:rsid w:val="00E52AF7"/>
    <w:rsid w:val="00E52C11"/>
    <w:rsid w:val="00E52EF1"/>
    <w:rsid w:val="00E545DF"/>
    <w:rsid w:val="00E54A70"/>
    <w:rsid w:val="00E5567C"/>
    <w:rsid w:val="00E56862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61F"/>
    <w:rsid w:val="00EA7128"/>
    <w:rsid w:val="00EB03D9"/>
    <w:rsid w:val="00EB1C88"/>
    <w:rsid w:val="00EB38AE"/>
    <w:rsid w:val="00EB415F"/>
    <w:rsid w:val="00EB4EC8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997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3D47"/>
    <w:rsid w:val="00F051E7"/>
    <w:rsid w:val="00F05AFF"/>
    <w:rsid w:val="00F07DCC"/>
    <w:rsid w:val="00F10010"/>
    <w:rsid w:val="00F1114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676D7"/>
  <w15:docId w15:val="{6A6C5C14-D4DF-4F36-91BB-B2E9AE3C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99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AB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1E823-4BCE-4A6D-9937-96FFB59AA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D3DF7-18B7-49AB-B205-4ACB02DD1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9D221-3893-4D43-B1C7-199AF20ED3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A16BF2A-A8B2-4A44-9BFC-A9ECC6FB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Крупенникова Юлия Николаевна</cp:lastModifiedBy>
  <cp:revision>9</cp:revision>
  <cp:lastPrinted>2023-02-13T13:33:00Z</cp:lastPrinted>
  <dcterms:created xsi:type="dcterms:W3CDTF">2019-06-03T11:20:00Z</dcterms:created>
  <dcterms:modified xsi:type="dcterms:W3CDTF">2023-02-20T11:38:00Z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